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25C82" w14:textId="77777777" w:rsidR="00A83DAB" w:rsidRDefault="00E14466">
      <w:pPr>
        <w:pStyle w:val="Nadpis1"/>
        <w:numPr>
          <w:ilvl w:val="0"/>
          <w:numId w:val="0"/>
        </w:numPr>
        <w:ind w:left="792"/>
      </w:pPr>
      <w:r>
        <w:t>Nástroj pro zabezpečení zdravotnických zařízení</w:t>
      </w:r>
    </w:p>
    <w:p w14:paraId="3C53B394" w14:textId="77777777" w:rsidR="00A83DAB" w:rsidRDefault="00E14466">
      <w:pPr>
        <w:pStyle w:val="Nadpis2"/>
        <w:numPr>
          <w:ilvl w:val="0"/>
          <w:numId w:val="0"/>
        </w:numPr>
        <w:ind w:left="576"/>
      </w:pPr>
      <w:r>
        <w:t>Řešení ochrany zdravotnických zařízení</w:t>
      </w:r>
    </w:p>
    <w:p w14:paraId="721D1220" w14:textId="3B47A8FF" w:rsidR="00A83DAB" w:rsidRDefault="00E14466">
      <w:r>
        <w:t>Ochrana zdravotnický zařízení bude řešena jako soubor opatření a to:</w:t>
      </w:r>
    </w:p>
    <w:p w14:paraId="604D3BE7" w14:textId="77777777" w:rsidR="00A83DAB" w:rsidRDefault="00E14466">
      <w:pPr>
        <w:pStyle w:val="Odstavecseseznamem"/>
        <w:numPr>
          <w:ilvl w:val="0"/>
          <w:numId w:val="34"/>
        </w:numPr>
      </w:pPr>
      <w:r>
        <w:t>zavedením klasifikace a segmentace zdravotnických zařízení s aplikací specifických pravidel pro vzájemnou komunikaci</w:t>
      </w:r>
    </w:p>
    <w:p w14:paraId="0DFFE483" w14:textId="472B1421" w:rsidR="00A83DAB" w:rsidRDefault="00E14466">
      <w:pPr>
        <w:pStyle w:val="Odstavecseseznamem"/>
        <w:numPr>
          <w:ilvl w:val="0"/>
          <w:numId w:val="34"/>
        </w:numPr>
      </w:pPr>
      <w:r>
        <w:t>implementací autentizace a autorizace (</w:t>
      </w:r>
      <w:r>
        <w:rPr>
          <w:b/>
        </w:rPr>
        <w:t>AA</w:t>
      </w:r>
      <w:r>
        <w:t>)zdravotnických zařízení v prostředí IT s přihlédnutím ke specifickým možnostem a vlastnostem těchto zdravotnických zařízení. Tato řešení navazuje a rozšiřuje implementaci aktivity „Realizace nástroje pro řízení přístupu na síti“ řešené v tomto projektu.</w:t>
      </w:r>
    </w:p>
    <w:p w14:paraId="2CEE3608" w14:textId="77777777" w:rsidR="00A83DAB" w:rsidRDefault="00E14466">
      <w:pPr>
        <w:pStyle w:val="Odstavecseseznamem"/>
        <w:numPr>
          <w:ilvl w:val="0"/>
          <w:numId w:val="34"/>
        </w:numPr>
      </w:pPr>
      <w:r>
        <w:t>nasazení monitoringu datových toků s konfigurací zaměřenou na specifické komunikační protokoly Operačních Technologií (</w:t>
      </w:r>
      <w:proofErr w:type="spellStart"/>
      <w:r>
        <w:t>Operational</w:t>
      </w:r>
      <w:proofErr w:type="spellEnd"/>
      <w:r>
        <w:t xml:space="preserve"> Technology - </w:t>
      </w:r>
      <w:r>
        <w:rPr>
          <w:b/>
        </w:rPr>
        <w:t>OT</w:t>
      </w:r>
      <w:r>
        <w:t>), které, mimo jiné, využívají zdravotnická zařízení</w:t>
      </w:r>
    </w:p>
    <w:p w14:paraId="499B8C79" w14:textId="77777777" w:rsidR="00A83DAB" w:rsidRDefault="00A83DAB">
      <w:pPr>
        <w:pStyle w:val="Odstavecseseznamem"/>
      </w:pPr>
    </w:p>
    <w:p w14:paraId="6F68E74E" w14:textId="77777777" w:rsidR="00A83DAB" w:rsidRDefault="00E14466">
      <w:pPr>
        <w:rPr>
          <w:b/>
        </w:rPr>
      </w:pPr>
      <w:r>
        <w:rPr>
          <w:b/>
        </w:rPr>
        <w:t>Zavedení segmentace, autentizace a autorizace zdravotnických zařízení</w:t>
      </w:r>
    </w:p>
    <w:p w14:paraId="267E8403" w14:textId="77777777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Pokud zdravotnické zařízení podporuje AA prostřednictvím protokolu 802.1X použije toto ověřením, budou mu přidělena speciální přístupová práva dle definovaných politik odlišných od „standartních“ IT zařízení. </w:t>
      </w:r>
    </w:p>
    <w:p w14:paraId="5E9B377D" w14:textId="77777777" w:rsidR="00A83DAB" w:rsidRDefault="00A83DA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3AC8C6F" w14:textId="5AB0197E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Většina zdravotnických zařízení neumí pracovat s protokolem 802.1X, proto bude nakonfigurováno ověření podle MAC adresy (MAB – MAC </w:t>
      </w:r>
      <w:proofErr w:type="spellStart"/>
      <w:r>
        <w:rPr>
          <w:rFonts w:cstheme="minorHAnsi"/>
          <w:sz w:val="21"/>
          <w:szCs w:val="21"/>
        </w:rPr>
        <w:t>Authentication</w:t>
      </w:r>
      <w:proofErr w:type="spellEnd"/>
      <w:r>
        <w:rPr>
          <w:rFonts w:cstheme="minorHAnsi"/>
          <w:sz w:val="21"/>
          <w:szCs w:val="21"/>
        </w:rPr>
        <w:t xml:space="preserve"> Bypass). Pokud je MAB úspěšný, zařízení opět dostane práva dle definovaných politik. Tyto politiky musí být nadefinovány striktněji než při AA pomocí protokolu 802.1X z důvodu hrozícího podvrhnutím MAC adresy.</w:t>
      </w:r>
    </w:p>
    <w:p w14:paraId="0D941F85" w14:textId="77777777" w:rsidR="00A83DAB" w:rsidRDefault="00A83DA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689F6B4" w14:textId="77777777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b/>
          <w:i/>
          <w:sz w:val="21"/>
          <w:szCs w:val="21"/>
        </w:rPr>
      </w:pPr>
      <w:r>
        <w:rPr>
          <w:rFonts w:cstheme="minorHAnsi"/>
          <w:b/>
          <w:i/>
          <w:sz w:val="21"/>
          <w:szCs w:val="21"/>
        </w:rPr>
        <w:t xml:space="preserve">Politiky budou definovány minimálně pro tyto dva typy zdravotnických zařízení: </w:t>
      </w:r>
    </w:p>
    <w:p w14:paraId="19B79C4F" w14:textId="77777777" w:rsidR="00125567" w:rsidRDefault="00125567">
      <w:pPr>
        <w:pStyle w:val="Normlnweb1"/>
        <w:spacing w:beforeAutospacing="0" w:afterAutospacing="0" w:line="276" w:lineRule="auto"/>
        <w:jc w:val="both"/>
        <w:rPr>
          <w:rFonts w:cstheme="minorHAnsi"/>
          <w:i/>
          <w:iCs/>
          <w:sz w:val="21"/>
          <w:szCs w:val="21"/>
        </w:rPr>
      </w:pPr>
    </w:p>
    <w:p w14:paraId="75CA1282" w14:textId="5F2E992F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Fonts w:cstheme="minorHAnsi"/>
          <w:i/>
          <w:iCs/>
          <w:sz w:val="21"/>
          <w:szCs w:val="21"/>
        </w:rPr>
        <w:t xml:space="preserve">Zdravotnické zařízení podporující práci s </w:t>
      </w:r>
      <w:proofErr w:type="spellStart"/>
      <w:r>
        <w:rPr>
          <w:rFonts w:cstheme="minorHAnsi"/>
          <w:i/>
          <w:iCs/>
          <w:sz w:val="21"/>
          <w:szCs w:val="21"/>
        </w:rPr>
        <w:t>Active</w:t>
      </w:r>
      <w:proofErr w:type="spellEnd"/>
      <w:r>
        <w:rPr>
          <w:rFonts w:cstheme="minorHAnsi"/>
          <w:i/>
          <w:iCs/>
          <w:sz w:val="21"/>
          <w:szCs w:val="21"/>
        </w:rPr>
        <w:t xml:space="preserve"> </w:t>
      </w:r>
      <w:proofErr w:type="spellStart"/>
      <w:r>
        <w:rPr>
          <w:rFonts w:cstheme="minorHAnsi"/>
          <w:i/>
          <w:iCs/>
          <w:sz w:val="21"/>
          <w:szCs w:val="21"/>
        </w:rPr>
        <w:t>Directory</w:t>
      </w:r>
      <w:proofErr w:type="spellEnd"/>
      <w:r>
        <w:rPr>
          <w:rFonts w:cstheme="minorHAnsi"/>
          <w:i/>
          <w:iCs/>
          <w:sz w:val="21"/>
          <w:szCs w:val="21"/>
        </w:rPr>
        <w:t xml:space="preserve"> (AD) a podporují protokol 802.1X</w:t>
      </w:r>
    </w:p>
    <w:p w14:paraId="6434EB21" w14:textId="77777777" w:rsidR="00A83DAB" w:rsidRDefault="00E14466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zdravotnické zařízení MUSÍ být v doméně (AD)</w:t>
      </w:r>
    </w:p>
    <w:p w14:paraId="5D2D2C06" w14:textId="77777777" w:rsidR="00A83DAB" w:rsidRDefault="00E14466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zdravotnické zařízení bude zařazeno v příslušné skupině nebo OU (organizační jednotka)</w:t>
      </w:r>
    </w:p>
    <w:p w14:paraId="28FED69F" w14:textId="77777777" w:rsidR="00A83DAB" w:rsidRDefault="00E14466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zdravotnické má z AD vygenerovaný certifikát, který použije k přihlášení (zdravotnické zařízení, odstraněné z domény, nesmí být vpuštěny do počítačové sítě i v případě platnosti certifikátu). </w:t>
      </w:r>
    </w:p>
    <w:p w14:paraId="537C4F94" w14:textId="77777777" w:rsidR="00A83DAB" w:rsidRDefault="00E14466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zdravotnické zařízení bude autentizováno na základě validního certifikátu a existenci objektu, daného zařízení, v AD</w:t>
      </w:r>
    </w:p>
    <w:p w14:paraId="6305B4FC" w14:textId="77777777" w:rsidR="00A83DAB" w:rsidRDefault="00E14466">
      <w:pPr>
        <w:pStyle w:val="Normlnweb1"/>
        <w:numPr>
          <w:ilvl w:val="0"/>
          <w:numId w:val="35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zdravotnickému zařízení bude přidělena VLAN kde se dostane do OT sítě s omezeným přístupem na konkrétní zařízení</w:t>
      </w:r>
    </w:p>
    <w:p w14:paraId="6CFD07AD" w14:textId="77777777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 </w:t>
      </w:r>
    </w:p>
    <w:p w14:paraId="421C79C6" w14:textId="77777777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Fonts w:cstheme="minorHAnsi"/>
          <w:i/>
          <w:iCs/>
          <w:sz w:val="21"/>
          <w:szCs w:val="21"/>
        </w:rPr>
        <w:t>Zdravotnická zařízení, které nepodporují protokol 802.1X</w:t>
      </w:r>
    </w:p>
    <w:p w14:paraId="59787992" w14:textId="77777777" w:rsidR="00A83DAB" w:rsidRDefault="00E14466">
      <w:pPr>
        <w:pStyle w:val="Normlnweb1"/>
        <w:numPr>
          <w:ilvl w:val="0"/>
          <w:numId w:val="36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Zařízení bude definováno na AAA serveru (administrátorem nebo pověřeným zaměstnancem s velmi omezenými právy).</w:t>
      </w:r>
    </w:p>
    <w:p w14:paraId="7DDCAB4E" w14:textId="77777777" w:rsidR="00A83DAB" w:rsidRDefault="00E14466">
      <w:pPr>
        <w:pStyle w:val="Normlnweb1"/>
        <w:numPr>
          <w:ilvl w:val="0"/>
          <w:numId w:val="36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Účet bude mít definovánu skupinu nebo přímo VLAN.</w:t>
      </w:r>
    </w:p>
    <w:p w14:paraId="15A4C44D" w14:textId="77777777" w:rsidR="00A83DAB" w:rsidRDefault="00E14466">
      <w:pPr>
        <w:pStyle w:val="Normlnweb1"/>
        <w:numPr>
          <w:ilvl w:val="0"/>
          <w:numId w:val="36"/>
        </w:numPr>
        <w:spacing w:beforeAutospacing="0" w:afterAutospacing="0" w:line="276" w:lineRule="auto"/>
        <w:ind w:left="0" w:firstLine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Tyto zařízení budou mít </w:t>
      </w:r>
      <w:proofErr w:type="gramStart"/>
      <w:r>
        <w:rPr>
          <w:rFonts w:cstheme="minorHAnsi"/>
          <w:sz w:val="21"/>
          <w:szCs w:val="21"/>
        </w:rPr>
        <w:t>dedikovanou(é) VLAN</w:t>
      </w:r>
      <w:proofErr w:type="gramEnd"/>
      <w:r>
        <w:rPr>
          <w:rFonts w:cstheme="minorHAnsi"/>
          <w:sz w:val="21"/>
          <w:szCs w:val="21"/>
        </w:rPr>
        <w:t>, případně speciální VLAN s omezením práv pomocí ACL (Access List).</w:t>
      </w:r>
    </w:p>
    <w:p w14:paraId="6D0B8647" w14:textId="77777777" w:rsidR="00A83DAB" w:rsidRDefault="00A83DA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E2B367E" w14:textId="77777777" w:rsidR="00A83DAB" w:rsidRDefault="00E14466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Pokud se zařízení neumí provést AA ani pomocí MAC adresy je nutné nakonfigurovat, na vyjmenovaný port přepínače, „Port </w:t>
      </w:r>
      <w:proofErr w:type="spellStart"/>
      <w:r>
        <w:rPr>
          <w:rFonts w:cstheme="minorHAnsi"/>
          <w:sz w:val="21"/>
          <w:szCs w:val="21"/>
        </w:rPr>
        <w:t>Security</w:t>
      </w:r>
      <w:proofErr w:type="spellEnd"/>
      <w:r>
        <w:rPr>
          <w:rFonts w:cstheme="minorHAnsi"/>
          <w:sz w:val="21"/>
          <w:szCs w:val="21"/>
        </w:rPr>
        <w:t>“ se statickou MAC adresou. Následně věnovat zvýšenou pozornost definici komunikačních politik tohoto zařízení a omezení komunikačních práv prostřednictvím ACL (Access List).</w:t>
      </w:r>
    </w:p>
    <w:p w14:paraId="0AD684C6" w14:textId="77777777" w:rsidR="00A83DAB" w:rsidRDefault="00A83DAB">
      <w:pPr>
        <w:pStyle w:val="Normlnweb1"/>
        <w:spacing w:beforeAutospacing="0" w:afterAutospacing="0"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2B0634A" w14:textId="77777777" w:rsidR="00A83DAB" w:rsidRDefault="00E14466">
      <w:pPr>
        <w:rPr>
          <w:b/>
        </w:rPr>
      </w:pPr>
      <w:r>
        <w:rPr>
          <w:b/>
        </w:rPr>
        <w:t>Monitoring a analýza datových toků</w:t>
      </w:r>
    </w:p>
    <w:p w14:paraId="23DDF30A" w14:textId="502A08E0" w:rsidR="00A83DAB" w:rsidRDefault="00E14466">
      <w:r>
        <w:t xml:space="preserve">Je požadován monitoring a analýza datových toků pro zvýšení schopností detekce a ochrany před kybernetickými útoky v rámci OT a IT včetně analýzy datových toků. Je požadován nástroj pro zaznamenání síťového provozu a detekci útočníka v OT i IT části počítačové sítě s možností automatické reakce na vzniklý bezpečnostní incident. </w:t>
      </w:r>
    </w:p>
    <w:p w14:paraId="14C1825B" w14:textId="609FDEA8" w:rsidR="00A83DAB" w:rsidRDefault="00E14466">
      <w:r>
        <w:t>V rámci provozního prostředí, s ohledem na MBS (minimální bezpečnostní standard), je pož</w:t>
      </w:r>
      <w:r w:rsidR="00037127">
        <w:t>a</w:t>
      </w:r>
      <w:r>
        <w:t xml:space="preserve">dována  implementace monitoringu a analýzy datových toků pro zajištění schopnosti detekce hrozeb v rámci OT a IT části počítačové sítě a reakce na ně. </w:t>
      </w:r>
    </w:p>
    <w:p w14:paraId="5EB2879E" w14:textId="7F6D9866" w:rsidR="00A83DAB" w:rsidRDefault="00E14466">
      <w:r>
        <w:t xml:space="preserve">V rámci realizačního projektu je požadavkem dané řešení vybírat s ohledem na vzájemnou propojitelnost jednotlivých technologií. V rámci provozního prostředí se jedná o doporučený sběr a archivaci logů v rámci log managementu. </w:t>
      </w:r>
    </w:p>
    <w:p w14:paraId="020998D6" w14:textId="2A7C73D9" w:rsidR="00A83DAB" w:rsidRDefault="00E14466">
      <w:r>
        <w:t xml:space="preserve">V rámci OT a IT části počítačové sítě bude řešení využito pro zaznamenání síťového provozu (síťová sonda) a pro uchování a analýzu dat (kolektor).  </w:t>
      </w:r>
    </w:p>
    <w:p w14:paraId="4538F474" w14:textId="6AE7E8CF" w:rsidR="00A83DAB" w:rsidRDefault="00E14466">
      <w:r>
        <w:t xml:space="preserve">Vzhledem ke zdrojům </w:t>
      </w:r>
      <w:proofErr w:type="spellStart"/>
      <w:r>
        <w:t>virtualizačních</w:t>
      </w:r>
      <w:proofErr w:type="spellEnd"/>
      <w:r>
        <w:t xml:space="preserve"> serverů a předpokládanému objemu dat je požadováno využití virtuálního řešení kolektoru. Předpokládaná potřebná úložná kapacita na kolektoru je 2 TB při uchování obohacených dat po dobu 6 měsíců. Odhad reflektuje předpokládány rozvoj v rámci nemocnice a její infrastruktury. V OT části, počítačové, sítě bude nasazena HW sonda, pro sběr specifického síťového provozu (datových toků).</w:t>
      </w:r>
    </w:p>
    <w:p w14:paraId="3506CE26" w14:textId="3C05B944" w:rsidR="00A83DAB" w:rsidRDefault="00E14466">
      <w:r>
        <w:rPr>
          <w:rFonts w:cs="Arial"/>
        </w:rPr>
        <w:t xml:space="preserve">Řešení monitoringu a analýzy datových toků bude tedy jednotným celkem (složeným z dílčích HW a SW prvků) určeným pro zvýšení síťové bezpečnosti </w:t>
      </w:r>
      <w:r>
        <w:t>v rámci OT a IT části počítačové sítě.</w:t>
      </w:r>
    </w:p>
    <w:p w14:paraId="611F67A3" w14:textId="77777777" w:rsidR="00A83DAB" w:rsidRDefault="00E14466">
      <w:pPr>
        <w:spacing w:before="0" w:after="120" w:line="264" w:lineRule="auto"/>
        <w:jc w:val="left"/>
        <w:rPr>
          <w:b/>
          <w:smallCaps/>
          <w:color w:val="AA610D" w:themeColor="accent1" w:themeShade="BF"/>
          <w:sz w:val="28"/>
          <w:szCs w:val="28"/>
        </w:rPr>
      </w:pPr>
      <w:r>
        <w:br w:type="page"/>
      </w:r>
    </w:p>
    <w:p w14:paraId="0CD7BE45" w14:textId="42A13D98" w:rsidR="00A83DAB" w:rsidRDefault="00E14466">
      <w:pPr>
        <w:pStyle w:val="Nadpis2"/>
        <w:numPr>
          <w:ilvl w:val="0"/>
          <w:numId w:val="0"/>
        </w:numPr>
        <w:ind w:left="576"/>
      </w:pPr>
      <w:r>
        <w:lastRenderedPageBreak/>
        <w:t xml:space="preserve">Specifikace minimálních </w:t>
      </w:r>
      <w:proofErr w:type="gramStart"/>
      <w:r>
        <w:t>požadavků  řešení</w:t>
      </w:r>
      <w:proofErr w:type="gramEnd"/>
    </w:p>
    <w:p w14:paraId="4BAB1FAD" w14:textId="1079E27E" w:rsidR="00A83DAB" w:rsidDel="006D0D23" w:rsidRDefault="00A83DAB" w:rsidP="006D0D23">
      <w:pPr>
        <w:rPr>
          <w:del w:id="0" w:author="Autor"/>
        </w:rPr>
        <w:pPrChange w:id="1" w:author="Petr Lacina" w:date="2025-10-08T15:54:00Z">
          <w:pPr>
            <w:pStyle w:val="Nadpis3"/>
            <w:ind w:left="720"/>
          </w:pPr>
        </w:pPrChange>
      </w:pPr>
    </w:p>
    <w:p w14:paraId="2E374790" w14:textId="77777777" w:rsidR="006D0D23" w:rsidRDefault="006D0D23">
      <w:pPr>
        <w:rPr>
          <w:ins w:id="2" w:author="Autor"/>
        </w:rPr>
      </w:pPr>
    </w:p>
    <w:p w14:paraId="7EEB1C0A" w14:textId="2EF2A882" w:rsidR="00A83DAB" w:rsidRDefault="00E14466">
      <w:r>
        <w:t xml:space="preserve">Je požadováno </w:t>
      </w:r>
      <w:r w:rsidR="00037127">
        <w:t>k</w:t>
      </w:r>
      <w:r>
        <w:t>omplexní škálovatelné řešení umožňující monitorování sítě jako systém pro monitorování výkonu, provozu a bezpečnosti počítačových sítí. Monitorovací systém musí umožňovat dlouhodobé podrobné monitorování veškerého provozu na počítačové síti OT a IT. Získané statistiky o provozu datové sítě musí umožnit sledovat a vyhodnocovat objemy a strukturu provozu v reálném čase, analyzovat příčiny provozních nebo výkonnostních problémů na straně sítě až po uživatele a jednotlivé aplikace, odhalovat vnitřní a vnější neznámé bezpečnostní hrozby a anomálie na základě analýzy chování sítě, uživatelů a zařízení. Je požadováno, aby monitorovací systém byl zcela nezávislý na použité síťové infrastruktuře a svou funkcí nenarušoval sledovanou počítačovou síť. Ze strany sledované počítačové sítě nesmí být monitorovací systém detekovatelný.</w:t>
      </w:r>
    </w:p>
    <w:p w14:paraId="1C9FB6ED" w14:textId="77777777" w:rsidR="00A83DAB" w:rsidRDefault="00E14466">
      <w:pPr>
        <w:rPr>
          <w:rFonts w:cs="Arial"/>
        </w:rPr>
      </w:pPr>
      <w:r>
        <w:rPr>
          <w:rFonts w:cs="Arial"/>
        </w:rPr>
        <w:t xml:space="preserve">Pro uložení a zpracování statistik bude využito specializovaného zařízení – kolektor.  </w:t>
      </w:r>
    </w:p>
    <w:p w14:paraId="36396F5A" w14:textId="77777777" w:rsidR="00A83DAB" w:rsidRDefault="00E14466">
      <w:pPr>
        <w:rPr>
          <w:rFonts w:cs="Arial"/>
        </w:rPr>
      </w:pPr>
      <w:r>
        <w:rPr>
          <w:rFonts w:cs="Arial"/>
        </w:rPr>
        <w:t xml:space="preserve">Kolektor musí poskytovat grafické uživatelské rozhraní a analytické nástroje pro práci se síťovými statistikami bez nutnosti instalovat jakýkoliv software na zdravotní zařízení a dále pak poskytovat automatizované reporty i notifikace na nestandardní situace. </w:t>
      </w:r>
    </w:p>
    <w:p w14:paraId="54718D96" w14:textId="55F4AC3F" w:rsidR="00A83DAB" w:rsidRDefault="00E14466">
      <w:pPr>
        <w:rPr>
          <w:rFonts w:cs="Arial"/>
        </w:rPr>
      </w:pPr>
      <w:r>
        <w:rPr>
          <w:rFonts w:cs="Arial"/>
        </w:rPr>
        <w:t xml:space="preserve">Ukládání dat probíhá kontinuálně s dostupností bez jakékoliv ztrátové agregace po dobu několika měsíců.  Je požadována plná </w:t>
      </w:r>
      <w:proofErr w:type="spellStart"/>
      <w:r>
        <w:rPr>
          <w:rFonts w:cs="Arial"/>
        </w:rPr>
        <w:t>customizace</w:t>
      </w:r>
      <w:proofErr w:type="spellEnd"/>
      <w:r>
        <w:rPr>
          <w:rFonts w:cs="Arial"/>
        </w:rPr>
        <w:t xml:space="preserve"> způsobu prezentace dat a reportů na základě cílového prostředí.</w:t>
      </w:r>
    </w:p>
    <w:p w14:paraId="23518EAF" w14:textId="72284D29" w:rsidR="00A83DAB" w:rsidRDefault="00E14466">
      <w:pPr>
        <w:rPr>
          <w:rFonts w:cs="Arial"/>
        </w:rPr>
      </w:pPr>
      <w:r>
        <w:rPr>
          <w:rFonts w:cs="Arial"/>
        </w:rPr>
        <w:t>Systém musí pracovat s technologií datových toků (</w:t>
      </w:r>
      <w:proofErr w:type="spellStart"/>
      <w:r>
        <w:rPr>
          <w:rFonts w:cs="Arial"/>
        </w:rPr>
        <w:t>NetFlow</w:t>
      </w:r>
      <w:proofErr w:type="spellEnd"/>
      <w:r>
        <w:rPr>
          <w:rFonts w:cs="Arial"/>
        </w:rPr>
        <w:t>/IPFIX/</w:t>
      </w:r>
      <w:proofErr w:type="spellStart"/>
      <w:r>
        <w:rPr>
          <w:rFonts w:cs="Arial"/>
        </w:rPr>
        <w:t>jFlow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NetStream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cflow</w:t>
      </w:r>
      <w:proofErr w:type="spellEnd"/>
      <w:r>
        <w:rPr>
          <w:rFonts w:cs="Arial"/>
        </w:rPr>
        <w:t xml:space="preserve">). Tato technologie musí umožnit monitorování počítačové sítě prostřednictvím zpracování všech paketů bez vzorkování, imunitu vůči šifrovanému provozu, škálovatelnost i pro vysokorychlostní sítě nebo specializovaná prostředí průmyslových sítí. </w:t>
      </w:r>
    </w:p>
    <w:p w14:paraId="0ADB853A" w14:textId="77777777" w:rsidR="00A83DAB" w:rsidRDefault="00E14466">
      <w:r>
        <w:t>Obecné vlastnosti řešení:</w:t>
      </w:r>
    </w:p>
    <w:p w14:paraId="2292B7A5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 xml:space="preserve">Řešení musí umět identifikovat </w:t>
      </w:r>
      <w:proofErr w:type="spellStart"/>
      <w:r>
        <w:t>zero-day</w:t>
      </w:r>
      <w:proofErr w:type="spellEnd"/>
      <w:r>
        <w:t xml:space="preserve"> útoky (např. na základě behaviorální analýzy).</w:t>
      </w:r>
    </w:p>
    <w:p w14:paraId="719C09E8" w14:textId="0F251542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 xml:space="preserve">Řešení poskytne detekci anomálií na síti s podporou </w:t>
      </w:r>
      <w:proofErr w:type="spellStart"/>
      <w:r>
        <w:t>deduplikace</w:t>
      </w:r>
      <w:proofErr w:type="spellEnd"/>
      <w:r>
        <w:t>, vzorkování na úrovni toků, identifikace uživatelů, persistencí doménových jmen.</w:t>
      </w:r>
    </w:p>
    <w:p w14:paraId="0A3508BD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 xml:space="preserve">Minimální detekční mechanismy zahrnují detekci skenování portů, slovníkové útoky, útoky typu </w:t>
      </w:r>
      <w:proofErr w:type="spellStart"/>
      <w:r>
        <w:t>DoS</w:t>
      </w:r>
      <w:proofErr w:type="spellEnd"/>
      <w:r>
        <w:t xml:space="preserve"> (odmítnutí služby), útoky na síťové protokoly SSH, RDP, Telnet.</w:t>
      </w:r>
    </w:p>
    <w:p w14:paraId="2F9CED17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 xml:space="preserve">Detekce anomálií v DNS, DHCP, SMTP, </w:t>
      </w:r>
      <w:proofErr w:type="spellStart"/>
      <w:r>
        <w:t>multicast</w:t>
      </w:r>
      <w:proofErr w:type="spellEnd"/>
      <w:r>
        <w:t xml:space="preserve"> provozu a nestandardní komunikaci.</w:t>
      </w:r>
    </w:p>
    <w:p w14:paraId="32404833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>Minimálně viditelnost OT protokolů</w:t>
      </w:r>
    </w:p>
    <w:p w14:paraId="671E92E2" w14:textId="532D885E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 xml:space="preserve">Detekce P2P sítí a </w:t>
      </w:r>
      <w:proofErr w:type="spellStart"/>
      <w:r>
        <w:t>anonymiz</w:t>
      </w:r>
      <w:ins w:id="3" w:author="Autor">
        <w:r w:rsidR="00DF4F0F">
          <w:t>a</w:t>
        </w:r>
      </w:ins>
      <w:del w:id="4" w:author="Autor">
        <w:r w:rsidDel="00DF4F0F">
          <w:delText>a</w:delText>
        </w:r>
      </w:del>
      <w:r>
        <w:t>čních</w:t>
      </w:r>
      <w:proofErr w:type="spellEnd"/>
      <w:r>
        <w:t xml:space="preserve"> služeb (např. TOR).</w:t>
      </w:r>
    </w:p>
    <w:p w14:paraId="1AF5D773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>Detekce událostí na základě "</w:t>
      </w:r>
      <w:proofErr w:type="spellStart"/>
      <w:r>
        <w:t>Threat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" dat (komunikace s </w:t>
      </w:r>
      <w:proofErr w:type="spellStart"/>
      <w:r>
        <w:t>botnet</w:t>
      </w:r>
      <w:proofErr w:type="spellEnd"/>
      <w:r>
        <w:t xml:space="preserve"> C&amp;C), detekce nadměrného zatížení sítě, výpadků služeb, chybějících reverzních DNS záznamů, nových a cizích zařízení připojených k síti.</w:t>
      </w:r>
    </w:p>
    <w:p w14:paraId="6457071B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>Detekce NAT.</w:t>
      </w:r>
    </w:p>
    <w:p w14:paraId="79B876B7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</w:pPr>
      <w:r>
        <w:t>Řešení musí být schopné analyzovat a vyhodnocovat události nejen na základě porovnání signatur, ale také na základě behaviorální analýzy.</w:t>
      </w:r>
    </w:p>
    <w:p w14:paraId="34AF3781" w14:textId="77777777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  <w:rPr>
          <w:rFonts w:cs="Arial"/>
        </w:rPr>
      </w:pPr>
      <w:r>
        <w:rPr>
          <w:rFonts w:cs="Arial"/>
        </w:rPr>
        <w:t>Řešení nesmí omezovat funkčnost, kvalitu ani narušovat bezpečnost ostatních zařízení/systémů v síti.</w:t>
      </w:r>
    </w:p>
    <w:p w14:paraId="40F10E6E" w14:textId="5154FB04" w:rsidR="00A83DAB" w:rsidRDefault="00E14466">
      <w:pPr>
        <w:pStyle w:val="Odstavecseseznamem"/>
        <w:numPr>
          <w:ilvl w:val="0"/>
          <w:numId w:val="32"/>
        </w:numPr>
        <w:spacing w:before="0" w:after="200" w:line="288" w:lineRule="auto"/>
        <w:jc w:val="left"/>
        <w:rPr>
          <w:ins w:id="5" w:author="Autor"/>
          <w:rFonts w:cs="Arial"/>
        </w:rPr>
      </w:pPr>
      <w:r>
        <w:rPr>
          <w:rFonts w:cs="Arial"/>
        </w:rPr>
        <w:t xml:space="preserve">Systém musí podporovat čtení a vyhodnocování </w:t>
      </w:r>
      <w:proofErr w:type="gramStart"/>
      <w:r>
        <w:rPr>
          <w:rFonts w:cs="Arial"/>
        </w:rPr>
        <w:t>informací z síťového</w:t>
      </w:r>
      <w:proofErr w:type="gramEnd"/>
      <w:r>
        <w:rPr>
          <w:rFonts w:cs="Arial"/>
        </w:rPr>
        <w:t xml:space="preserve"> provozu, zejména na aplikační úrovni ISO/OSI modelu resp. TCP/IP, s ohledem na možnost odhalení pokročilých útoků.</w:t>
      </w:r>
    </w:p>
    <w:p w14:paraId="442EB4CD" w14:textId="6ABC247D" w:rsidR="00DF4F0F" w:rsidRDefault="00DF4F0F" w:rsidP="00DF4F0F">
      <w:pPr>
        <w:pStyle w:val="Odstavecseseznamem"/>
        <w:numPr>
          <w:ilvl w:val="0"/>
          <w:numId w:val="32"/>
        </w:numPr>
        <w:spacing w:before="0" w:after="200" w:line="288" w:lineRule="auto"/>
        <w:jc w:val="left"/>
        <w:rPr>
          <w:rFonts w:cs="Arial"/>
        </w:rPr>
      </w:pPr>
      <w:ins w:id="6" w:author="Autor">
        <w:r>
          <w:rPr>
            <w:rFonts w:cs="Arial"/>
          </w:rPr>
          <w:t>Kromě výše uvedených IT protokolů a jejich vyhodnocování bude, t</w:t>
        </w:r>
        <w:r w:rsidRPr="00DF4F0F">
          <w:rPr>
            <w:rFonts w:cs="Arial"/>
          </w:rPr>
          <w:t>oto řešení</w:t>
        </w:r>
        <w:r>
          <w:rPr>
            <w:rFonts w:cs="Arial"/>
          </w:rPr>
          <w:t>,</w:t>
        </w:r>
        <w:r w:rsidRPr="00DF4F0F">
          <w:rPr>
            <w:rFonts w:cs="Arial"/>
          </w:rPr>
          <w:t xml:space="preserve"> v sobě</w:t>
        </w:r>
        <w:bookmarkStart w:id="7" w:name="_GoBack"/>
        <w:bookmarkEnd w:id="7"/>
        <w:r w:rsidRPr="00DF4F0F">
          <w:rPr>
            <w:rFonts w:cs="Arial"/>
          </w:rPr>
          <w:t xml:space="preserve"> integrovat monitoring datových toků a vyhodnocování protokolů, využívaných v OT prostředí, kterými jsou, tradiční průmyslové protokoly </w:t>
        </w:r>
        <w:proofErr w:type="spellStart"/>
        <w:r w:rsidRPr="00DF4F0F">
          <w:rPr>
            <w:rFonts w:cs="Arial"/>
          </w:rPr>
          <w:t>Modbus</w:t>
        </w:r>
        <w:proofErr w:type="spellEnd"/>
        <w:r w:rsidRPr="00DF4F0F">
          <w:rPr>
            <w:rFonts w:cs="Arial"/>
          </w:rPr>
          <w:t xml:space="preserve">, </w:t>
        </w:r>
        <w:proofErr w:type="spellStart"/>
        <w:r w:rsidRPr="00DF4F0F">
          <w:rPr>
            <w:rFonts w:cs="Arial"/>
          </w:rPr>
          <w:t>PROFInet</w:t>
        </w:r>
        <w:proofErr w:type="spellEnd"/>
        <w:r w:rsidRPr="00DF4F0F">
          <w:rPr>
            <w:rFonts w:cs="Arial"/>
          </w:rPr>
          <w:t>/</w:t>
        </w:r>
        <w:proofErr w:type="spellStart"/>
        <w:r w:rsidRPr="00DF4F0F">
          <w:rPr>
            <w:rFonts w:cs="Arial"/>
          </w:rPr>
          <w:t>PROFIbus</w:t>
        </w:r>
        <w:proofErr w:type="spellEnd"/>
        <w:r w:rsidRPr="00DF4F0F">
          <w:rPr>
            <w:rFonts w:cs="Arial"/>
          </w:rPr>
          <w:t>, které využívají systémy SCADA.</w:t>
        </w:r>
      </w:ins>
    </w:p>
    <w:p w14:paraId="7AC35F22" w14:textId="77777777" w:rsidR="00A83DAB" w:rsidRDefault="00E14466">
      <w:pPr>
        <w:pStyle w:val="Nadpis3"/>
        <w:ind w:left="720"/>
      </w:pPr>
      <w:r>
        <w:lastRenderedPageBreak/>
        <w:t>Popis požadovaných technologií</w:t>
      </w:r>
    </w:p>
    <w:p w14:paraId="34259F00" w14:textId="1CAD4617" w:rsidR="00A83DAB" w:rsidRDefault="00E14466">
      <w:r>
        <w:t>Všechny níže zmíněné technologie budou provozovány v počítačové síti OT a IT prostředí nemocnice. Je požadováno dodání technologie včetně hardware:</w:t>
      </w:r>
    </w:p>
    <w:p w14:paraId="2251A263" w14:textId="77777777" w:rsidR="00A83DAB" w:rsidRDefault="00E14466">
      <w:pPr>
        <w:pStyle w:val="Odstavecseseznamem"/>
        <w:numPr>
          <w:ilvl w:val="0"/>
          <w:numId w:val="33"/>
        </w:numPr>
        <w:spacing w:before="0" w:after="200" w:line="288" w:lineRule="auto"/>
        <w:jc w:val="left"/>
        <w:rPr>
          <w:i/>
        </w:rPr>
      </w:pPr>
      <w:proofErr w:type="spellStart"/>
      <w:r>
        <w:rPr>
          <w:i/>
        </w:rPr>
        <w:t>NetFlow</w:t>
      </w:r>
      <w:proofErr w:type="spellEnd"/>
      <w:r>
        <w:rPr>
          <w:i/>
        </w:rPr>
        <w:t xml:space="preserve">/IPFIX dat HW sonda, 2-port 10/25G – 1 kus včetně 2ks </w:t>
      </w:r>
      <w:proofErr w:type="spellStart"/>
      <w:r>
        <w:rPr>
          <w:i/>
        </w:rPr>
        <w:t>transciever</w:t>
      </w:r>
      <w:proofErr w:type="spellEnd"/>
      <w:r>
        <w:rPr>
          <w:i/>
        </w:rPr>
        <w:t xml:space="preserve"> - 25GBase-LR SFP+:</w:t>
      </w:r>
    </w:p>
    <w:p w14:paraId="30CF6C35" w14:textId="77777777" w:rsidR="00A83DAB" w:rsidRDefault="00A83DAB">
      <w:pPr>
        <w:rPr>
          <w:rFonts w:cs="Arial"/>
        </w:rPr>
      </w:pPr>
    </w:p>
    <w:p w14:paraId="20770898" w14:textId="77777777" w:rsidR="00A83DAB" w:rsidRDefault="00E14466">
      <w:pPr>
        <w:rPr>
          <w:rFonts w:cs="Arial"/>
        </w:rPr>
      </w:pPr>
      <w:r>
        <w:rPr>
          <w:rFonts w:cs="Arial"/>
        </w:rPr>
        <w:t>Sondy musí být nezávislé na použité síťové infrastruktuře a svou funkcí nijak neovlivnit sledovanou síť. K síti budou připojeny pasivně prostřednictvím SPAN/</w:t>
      </w:r>
      <w:proofErr w:type="spellStart"/>
      <w:r>
        <w:rPr>
          <w:rFonts w:cs="Arial"/>
        </w:rPr>
        <w:t>mirroring</w:t>
      </w:r>
      <w:proofErr w:type="spellEnd"/>
      <w:r>
        <w:rPr>
          <w:rFonts w:cs="Arial"/>
        </w:rPr>
        <w:t xml:space="preserve"> portu nebo pomocí </w:t>
      </w:r>
      <w:proofErr w:type="spellStart"/>
      <w:r>
        <w:rPr>
          <w:rFonts w:cs="Arial"/>
        </w:rPr>
        <w:t>TAPu</w:t>
      </w:r>
      <w:proofErr w:type="spellEnd"/>
      <w:r>
        <w:rPr>
          <w:rFonts w:cs="Arial"/>
        </w:rPr>
        <w:t xml:space="preserve">. Ze strany monitorovacích rozhraní připojených do sledované sítě nesmí být zařízení detekovatelné. Sonda bude navíc vybavená vlastní kolektorovou aplikací umožňující lokální ukládání a analýzu vlastních </w:t>
      </w:r>
      <w:proofErr w:type="spellStart"/>
      <w:r>
        <w:rPr>
          <w:rFonts w:cs="Arial"/>
        </w:rPr>
        <w:t>NetFlow</w:t>
      </w:r>
      <w:proofErr w:type="spellEnd"/>
      <w:r>
        <w:rPr>
          <w:rFonts w:cs="Arial"/>
        </w:rPr>
        <w:t>/IPFIX dat.</w:t>
      </w:r>
    </w:p>
    <w:p w14:paraId="119172CF" w14:textId="77777777" w:rsidR="00A83DAB" w:rsidRDefault="00E14466">
      <w:pPr>
        <w:pStyle w:val="Odstavecseseznamem"/>
        <w:numPr>
          <w:ilvl w:val="0"/>
          <w:numId w:val="33"/>
        </w:numPr>
        <w:spacing w:before="0" w:after="200" w:line="288" w:lineRule="auto"/>
        <w:jc w:val="left"/>
        <w:rPr>
          <w:rFonts w:cs="Arial"/>
          <w:i/>
        </w:rPr>
      </w:pPr>
      <w:r>
        <w:rPr>
          <w:rFonts w:cs="Arial"/>
          <w:i/>
        </w:rPr>
        <w:t xml:space="preserve">Vlastnosti virtuálního 2TB kolektoru </w:t>
      </w:r>
      <w:proofErr w:type="spellStart"/>
      <w:r>
        <w:rPr>
          <w:rFonts w:cs="Arial"/>
          <w:i/>
        </w:rPr>
        <w:t>NetFlow</w:t>
      </w:r>
      <w:proofErr w:type="spellEnd"/>
      <w:r>
        <w:rPr>
          <w:rFonts w:cs="Arial"/>
          <w:i/>
        </w:rPr>
        <w:t xml:space="preserve"> dat – 1kus:</w:t>
      </w:r>
    </w:p>
    <w:p w14:paraId="13EE1C89" w14:textId="77777777" w:rsidR="00A83DAB" w:rsidRDefault="00E14466">
      <w:pPr>
        <w:rPr>
          <w:rFonts w:cs="Arial"/>
        </w:rPr>
      </w:pPr>
      <w:r>
        <w:rPr>
          <w:rFonts w:cs="Arial"/>
        </w:rPr>
        <w:t xml:space="preserve">Funkčnost kolektoru musí být možné dále rozšířit o systémy pro automatické vyhodnocování </w:t>
      </w:r>
      <w:proofErr w:type="spellStart"/>
      <w:r>
        <w:rPr>
          <w:rFonts w:cs="Arial"/>
        </w:rPr>
        <w:t>NetFlow</w:t>
      </w:r>
      <w:proofErr w:type="spellEnd"/>
      <w:r>
        <w:rPr>
          <w:rFonts w:cs="Arial"/>
        </w:rPr>
        <w:t xml:space="preserve">/IPFIX dat, záchyt síťového provozu, monitorování výkonu aplikací a systémem pro ochranu proti </w:t>
      </w:r>
      <w:proofErr w:type="spellStart"/>
      <w:r>
        <w:rPr>
          <w:rFonts w:cs="Arial"/>
        </w:rPr>
        <w:t>DoS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DDoS</w:t>
      </w:r>
      <w:proofErr w:type="spellEnd"/>
      <w:r>
        <w:rPr>
          <w:rFonts w:cs="Arial"/>
        </w:rPr>
        <w:t xml:space="preserve"> útokům.</w:t>
      </w:r>
    </w:p>
    <w:p w14:paraId="30C96320" w14:textId="77777777" w:rsidR="00A83DAB" w:rsidRDefault="00E14466">
      <w:pPr>
        <w:pStyle w:val="Odstavecseseznamem"/>
        <w:numPr>
          <w:ilvl w:val="0"/>
          <w:numId w:val="33"/>
        </w:numPr>
        <w:spacing w:before="0" w:after="200" w:line="288" w:lineRule="auto"/>
        <w:jc w:val="left"/>
        <w:rPr>
          <w:rFonts w:cs="Arial"/>
          <w:i/>
        </w:rPr>
      </w:pPr>
      <w:r>
        <w:rPr>
          <w:rFonts w:cs="Arial"/>
          <w:i/>
        </w:rPr>
        <w:t xml:space="preserve">Automatické vyhodnocování </w:t>
      </w:r>
      <w:proofErr w:type="spellStart"/>
      <w:r>
        <w:rPr>
          <w:rFonts w:cs="Arial"/>
          <w:i/>
        </w:rPr>
        <w:t>NetFlow</w:t>
      </w:r>
      <w:proofErr w:type="spellEnd"/>
      <w:r>
        <w:rPr>
          <w:rFonts w:cs="Arial"/>
          <w:i/>
        </w:rPr>
        <w:t xml:space="preserve"> dat:</w:t>
      </w:r>
    </w:p>
    <w:p w14:paraId="38EC94AC" w14:textId="3E66B447" w:rsidR="00A83DAB" w:rsidRDefault="00E14466">
      <w:pPr>
        <w:rPr>
          <w:rFonts w:cs="Arial"/>
        </w:rPr>
      </w:pPr>
      <w:r>
        <w:rPr>
          <w:rFonts w:cs="Arial"/>
        </w:rPr>
        <w:t xml:space="preserve">Systém pro automatické vyhodnocování IP toků musí umožňovat automatickou detekci bezpečnostních nebo provozních anomálií datové sítě a jejich hlášení formou událostí. Systém bude založen na pokročilých metodách tzv. behaviorální analýzy a umožnit odhalovat hrozby a incidenty, které překonaly zabezpečení na perimetru nebo bezpečnostní ochranu koncových stanic, a pro které dosud není dostupná signatura.  Detekované události musí být možné dále analyzovat, vizualizovat nebo automaticky reportovat, případně integrovat s dohledovými systémy, incident </w:t>
      </w:r>
      <w:proofErr w:type="spellStart"/>
      <w:r>
        <w:rPr>
          <w:rFonts w:cs="Arial"/>
        </w:rPr>
        <w:t>handling</w:t>
      </w:r>
      <w:proofErr w:type="spellEnd"/>
      <w:r>
        <w:rPr>
          <w:rFonts w:cs="Arial"/>
        </w:rPr>
        <w:t xml:space="preserve"> systémy a systémy typu SIEM. </w:t>
      </w:r>
    </w:p>
    <w:p w14:paraId="6710605A" w14:textId="77777777" w:rsidR="00A83DAB" w:rsidRDefault="00E14466">
      <w:pPr>
        <w:pStyle w:val="Nadpis3"/>
        <w:ind w:left="720"/>
      </w:pPr>
      <w:r>
        <w:t>Záruka a implementace</w:t>
      </w:r>
    </w:p>
    <w:p w14:paraId="7A4D3CAD" w14:textId="4431A185" w:rsidR="00A83DAB" w:rsidRDefault="00E14466">
      <w:pPr>
        <w:rPr>
          <w:rFonts w:cs="Arial"/>
        </w:rPr>
      </w:pPr>
      <w:r>
        <w:rPr>
          <w:rFonts w:cs="Arial"/>
        </w:rPr>
        <w:t xml:space="preserve">Součástí dodávky souboru opatření zabezpečení zdravotnických opatření je kompletní implementace včetně záruky na </w:t>
      </w:r>
      <w:r w:rsidR="00125567">
        <w:rPr>
          <w:rFonts w:cs="Arial"/>
        </w:rPr>
        <w:t>2</w:t>
      </w:r>
      <w:r>
        <w:rPr>
          <w:rFonts w:cs="Arial"/>
        </w:rPr>
        <w:t xml:space="preserve"> </w:t>
      </w:r>
      <w:r w:rsidR="00125567">
        <w:rPr>
          <w:rFonts w:cs="Arial"/>
        </w:rPr>
        <w:t>roky</w:t>
      </w:r>
      <w:r>
        <w:rPr>
          <w:rFonts w:cs="Arial"/>
        </w:rPr>
        <w:t>.</w:t>
      </w:r>
    </w:p>
    <w:sectPr w:rsidR="00A83D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formProt w:val="0"/>
      <w:docGrid w:linePitch="360" w:charSpace="1208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2B9765" w16cex:dateUtc="2025-01-20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0224FA" w16cid:durableId="45B7624F"/>
  <w16cid:commentId w16cid:paraId="2A35D287" w16cid:durableId="747D04CC"/>
  <w16cid:commentId w16cid:paraId="6BE21211" w16cid:durableId="012B97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D996D" w14:textId="77777777" w:rsidR="009033A1" w:rsidRDefault="009033A1">
      <w:pPr>
        <w:spacing w:before="0" w:after="0" w:line="240" w:lineRule="auto"/>
      </w:pPr>
      <w:r>
        <w:separator/>
      </w:r>
    </w:p>
  </w:endnote>
  <w:endnote w:type="continuationSeparator" w:id="0">
    <w:p w14:paraId="576D0FB5" w14:textId="77777777" w:rsidR="009033A1" w:rsidRDefault="00903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4F249" w14:textId="77777777" w:rsidR="00A83DAB" w:rsidRDefault="00A83D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A67A4" w14:textId="77777777" w:rsidR="00A83DAB" w:rsidRDefault="00A83D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8DFD0" w14:textId="77777777" w:rsidR="00A83DAB" w:rsidRDefault="00A83D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FE385" w14:textId="77777777" w:rsidR="009033A1" w:rsidRDefault="009033A1">
      <w:pPr>
        <w:spacing w:before="0" w:after="0" w:line="240" w:lineRule="auto"/>
      </w:pPr>
      <w:r>
        <w:separator/>
      </w:r>
    </w:p>
  </w:footnote>
  <w:footnote w:type="continuationSeparator" w:id="0">
    <w:p w14:paraId="6ABB87B1" w14:textId="77777777" w:rsidR="009033A1" w:rsidRDefault="009033A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5616" w14:textId="77777777" w:rsidR="00A83DAB" w:rsidRDefault="00A83D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4611C" w14:textId="77777777" w:rsidR="00A83DAB" w:rsidRDefault="00A83D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BDFA4" w14:textId="77777777" w:rsidR="00A83DAB" w:rsidRDefault="00A83D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936"/>
    <w:multiLevelType w:val="multilevel"/>
    <w:tmpl w:val="C32630D4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867916"/>
    <w:multiLevelType w:val="multilevel"/>
    <w:tmpl w:val="105ABB8A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2F3194"/>
    <w:multiLevelType w:val="multilevel"/>
    <w:tmpl w:val="8314076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pStyle w:val="Heading21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297436"/>
    <w:multiLevelType w:val="multilevel"/>
    <w:tmpl w:val="0026FB5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D5373"/>
    <w:multiLevelType w:val="multilevel"/>
    <w:tmpl w:val="34481046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4F499D"/>
    <w:multiLevelType w:val="multilevel"/>
    <w:tmpl w:val="BA3633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8351E6"/>
    <w:multiLevelType w:val="multilevel"/>
    <w:tmpl w:val="5A98DE64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E10E0C"/>
    <w:multiLevelType w:val="multilevel"/>
    <w:tmpl w:val="2CD8DA8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B204F9"/>
    <w:multiLevelType w:val="multilevel"/>
    <w:tmpl w:val="E1C61C5A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236756EC"/>
    <w:multiLevelType w:val="multilevel"/>
    <w:tmpl w:val="C944C2C8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F40842"/>
    <w:multiLevelType w:val="multilevel"/>
    <w:tmpl w:val="F9CA5B4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AD4D93"/>
    <w:multiLevelType w:val="multilevel"/>
    <w:tmpl w:val="6ABAE462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B8D0BA7"/>
    <w:multiLevelType w:val="multilevel"/>
    <w:tmpl w:val="6490579E"/>
    <w:lvl w:ilvl="0">
      <w:start w:val="8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65A55C3"/>
    <w:multiLevelType w:val="multilevel"/>
    <w:tmpl w:val="D4C8AB70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23388"/>
    <w:multiLevelType w:val="multilevel"/>
    <w:tmpl w:val="47CA7A96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801674"/>
    <w:multiLevelType w:val="multilevel"/>
    <w:tmpl w:val="16B6BE4E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5D0373"/>
    <w:multiLevelType w:val="multilevel"/>
    <w:tmpl w:val="E6F60202"/>
    <w:lvl w:ilvl="0">
      <w:start w:val="1"/>
      <w:numFmt w:val="decimal"/>
      <w:pStyle w:val="Chapter1"/>
      <w:lvlText w:val="%1"/>
      <w:lvlJc w:val="left"/>
      <w:pPr>
        <w:tabs>
          <w:tab w:val="num" w:pos="964"/>
        </w:tabs>
        <w:ind w:left="0" w:firstLine="0"/>
      </w:pPr>
      <w:rPr>
        <w:rFonts w:ascii="Tw Cen MT" w:hAnsi="Tw Cen MT"/>
        <w:color w:val="000000" w:themeColor="text1"/>
      </w:rPr>
    </w:lvl>
    <w:lvl w:ilvl="1">
      <w:start w:val="1"/>
      <w:numFmt w:val="decimal"/>
      <w:pStyle w:val="Chapter2"/>
      <w:lvlText w:val="%1.%2"/>
      <w:lvlJc w:val="left"/>
      <w:pPr>
        <w:tabs>
          <w:tab w:val="num" w:pos="964"/>
        </w:tabs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2">
      <w:start w:val="1"/>
      <w:numFmt w:val="decimal"/>
      <w:pStyle w:val="Chapter3"/>
      <w:lvlText w:val="%1.%2.%3"/>
      <w:lvlJc w:val="left"/>
      <w:pPr>
        <w:tabs>
          <w:tab w:val="num" w:pos="964"/>
        </w:tabs>
        <w:ind w:left="0" w:firstLine="0"/>
      </w:pPr>
      <w:rPr>
        <w:rFonts w:ascii="Tw Cen MT" w:hAnsi="Tw Cen MT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0" w:firstLine="0"/>
      </w:pPr>
      <w:rPr>
        <w:rFonts w:ascii="Tw Cen MT" w:hAnsi="Tw Cen MT"/>
      </w:rPr>
    </w:lvl>
    <w:lvl w:ilvl="4">
      <w:start w:val="1"/>
      <w:numFmt w:val="decimal"/>
      <w:lvlText w:val="%1.%2.%3.%4.%5"/>
      <w:lvlJc w:val="left"/>
      <w:pPr>
        <w:tabs>
          <w:tab w:val="num" w:pos="124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4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24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247"/>
        </w:tabs>
        <w:ind w:left="0" w:firstLine="0"/>
      </w:pPr>
    </w:lvl>
  </w:abstractNum>
  <w:abstractNum w:abstractNumId="17" w15:restartNumberingAfterBreak="0">
    <w:nsid w:val="473C79BC"/>
    <w:multiLevelType w:val="multilevel"/>
    <w:tmpl w:val="01FEC1D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C9C5079"/>
    <w:multiLevelType w:val="multilevel"/>
    <w:tmpl w:val="FCF855D2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0AA480D"/>
    <w:multiLevelType w:val="multilevel"/>
    <w:tmpl w:val="E03AD1E4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20" w15:restartNumberingAfterBreak="0">
    <w:nsid w:val="51D05B9D"/>
    <w:multiLevelType w:val="multilevel"/>
    <w:tmpl w:val="BA72253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61C33C9"/>
    <w:multiLevelType w:val="multilevel"/>
    <w:tmpl w:val="BDD076D6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4127A6"/>
    <w:multiLevelType w:val="multilevel"/>
    <w:tmpl w:val="8F900EF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AB30C8"/>
    <w:multiLevelType w:val="multilevel"/>
    <w:tmpl w:val="3748250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612465"/>
    <w:multiLevelType w:val="multilevel"/>
    <w:tmpl w:val="BDBC7A00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745881"/>
    <w:multiLevelType w:val="multilevel"/>
    <w:tmpl w:val="3B1E8206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29009F7"/>
    <w:multiLevelType w:val="multilevel"/>
    <w:tmpl w:val="FFB2FFB2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7" w15:restartNumberingAfterBreak="0">
    <w:nsid w:val="653C7617"/>
    <w:multiLevelType w:val="multilevel"/>
    <w:tmpl w:val="4A9840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6051DC2"/>
    <w:multiLevelType w:val="multilevel"/>
    <w:tmpl w:val="A64AE5AE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09215C"/>
    <w:multiLevelType w:val="multilevel"/>
    <w:tmpl w:val="0B5E8C9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E835CF"/>
    <w:multiLevelType w:val="multilevel"/>
    <w:tmpl w:val="203A946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BE73A6D"/>
    <w:multiLevelType w:val="multilevel"/>
    <w:tmpl w:val="6F9ADDA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D3E44BB"/>
    <w:multiLevelType w:val="multilevel"/>
    <w:tmpl w:val="056C44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89D5E6D"/>
    <w:multiLevelType w:val="multilevel"/>
    <w:tmpl w:val="66C0443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89D67F5"/>
    <w:multiLevelType w:val="multilevel"/>
    <w:tmpl w:val="D9AC367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0A3901"/>
    <w:multiLevelType w:val="multilevel"/>
    <w:tmpl w:val="254884FA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3"/>
  </w:num>
  <w:num w:numId="5">
    <w:abstractNumId w:val="0"/>
  </w:num>
  <w:num w:numId="6">
    <w:abstractNumId w:val="35"/>
  </w:num>
  <w:num w:numId="7">
    <w:abstractNumId w:val="11"/>
  </w:num>
  <w:num w:numId="8">
    <w:abstractNumId w:val="20"/>
  </w:num>
  <w:num w:numId="9">
    <w:abstractNumId w:val="25"/>
  </w:num>
  <w:num w:numId="10">
    <w:abstractNumId w:val="2"/>
  </w:num>
  <w:num w:numId="11">
    <w:abstractNumId w:val="18"/>
  </w:num>
  <w:num w:numId="12">
    <w:abstractNumId w:val="21"/>
  </w:num>
  <w:num w:numId="13">
    <w:abstractNumId w:val="30"/>
  </w:num>
  <w:num w:numId="14">
    <w:abstractNumId w:val="33"/>
  </w:num>
  <w:num w:numId="15">
    <w:abstractNumId w:val="17"/>
  </w:num>
  <w:num w:numId="16">
    <w:abstractNumId w:val="31"/>
  </w:num>
  <w:num w:numId="17">
    <w:abstractNumId w:val="29"/>
  </w:num>
  <w:num w:numId="18">
    <w:abstractNumId w:val="34"/>
  </w:num>
  <w:num w:numId="19">
    <w:abstractNumId w:val="23"/>
  </w:num>
  <w:num w:numId="20">
    <w:abstractNumId w:val="10"/>
  </w:num>
  <w:num w:numId="21">
    <w:abstractNumId w:val="28"/>
  </w:num>
  <w:num w:numId="22">
    <w:abstractNumId w:val="14"/>
  </w:num>
  <w:num w:numId="23">
    <w:abstractNumId w:val="19"/>
  </w:num>
  <w:num w:numId="24">
    <w:abstractNumId w:val="6"/>
  </w:num>
  <w:num w:numId="25">
    <w:abstractNumId w:val="22"/>
  </w:num>
  <w:num w:numId="26">
    <w:abstractNumId w:val="9"/>
  </w:num>
  <w:num w:numId="27">
    <w:abstractNumId w:val="24"/>
  </w:num>
  <w:num w:numId="28">
    <w:abstractNumId w:val="13"/>
  </w:num>
  <w:num w:numId="29">
    <w:abstractNumId w:val="7"/>
  </w:num>
  <w:num w:numId="30">
    <w:abstractNumId w:val="1"/>
  </w:num>
  <w:num w:numId="31">
    <w:abstractNumId w:val="16"/>
  </w:num>
  <w:num w:numId="32">
    <w:abstractNumId w:val="27"/>
  </w:num>
  <w:num w:numId="33">
    <w:abstractNumId w:val="5"/>
  </w:num>
  <w:num w:numId="34">
    <w:abstractNumId w:val="32"/>
  </w:num>
  <w:num w:numId="35">
    <w:abstractNumId w:val="26"/>
  </w:num>
  <w:num w:numId="3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r Lacina">
    <w15:presenceInfo w15:providerId="Windows Live" w15:userId="2dd9f96f2a2360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AB"/>
    <w:rsid w:val="00037127"/>
    <w:rsid w:val="00125567"/>
    <w:rsid w:val="00233D86"/>
    <w:rsid w:val="005A32C6"/>
    <w:rsid w:val="006A00C4"/>
    <w:rsid w:val="006D0D23"/>
    <w:rsid w:val="00782B61"/>
    <w:rsid w:val="009033A1"/>
    <w:rsid w:val="009A5071"/>
    <w:rsid w:val="00A83DAB"/>
    <w:rsid w:val="00B23604"/>
    <w:rsid w:val="00DB680D"/>
    <w:rsid w:val="00DF4F0F"/>
    <w:rsid w:val="00E1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0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">
    <w:name w:val="heading 1"/>
    <w:basedOn w:val="Normln"/>
    <w:next w:val="Normln"/>
    <w:link w:val="Nadpis1Char"/>
    <w:qFormat/>
    <w:pPr>
      <w:keepNext/>
      <w:keepLines/>
      <w:pageBreakBefore/>
      <w:numPr>
        <w:numId w:val="1"/>
      </w:numPr>
      <w:pBdr>
        <w:bottom w:val="single" w:sz="4" w:space="1" w:color="E48312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numPr>
        <w:ilvl w:val="1"/>
        <w:numId w:val="1"/>
      </w:numPr>
      <w:spacing w:before="160" w:after="0" w:line="240" w:lineRule="auto"/>
      <w:outlineLvl w:val="1"/>
    </w:pPr>
    <w:rPr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spacing w:before="120" w:after="0" w:line="240" w:lineRule="auto"/>
      <w:outlineLvl w:val="2"/>
    </w:pPr>
    <w:rPr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1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1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1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1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1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"/>
    <w:qFormat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eastAsia="Times New Roman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customStyle="1" w:styleId="Chapter4Char">
    <w:name w:val="Chapter 4 Char"/>
    <w:basedOn w:val="Standardnpsmoodstavce"/>
    <w:link w:val="Chapter4"/>
    <w:qFormat/>
    <w:rsid w:val="003362C9"/>
    <w:rPr>
      <w:rFonts w:ascii="Tw Cen MT" w:eastAsia="Times New Roman" w:hAnsi="Tw Cen MT" w:cstheme="majorBidi"/>
      <w:color w:val="000000" w:themeColor="text1"/>
      <w:sz w:val="28"/>
      <w:szCs w:val="30"/>
      <w:lang w:val="sk-SK" w:eastAsia="sk-SK"/>
    </w:rPr>
  </w:style>
  <w:style w:type="character" w:customStyle="1" w:styleId="Chapter5Char">
    <w:name w:val="Chapter 5 Char"/>
    <w:basedOn w:val="Chapter4Char"/>
    <w:link w:val="Chapter5"/>
    <w:qFormat/>
    <w:rsid w:val="006B42A3"/>
    <w:rPr>
      <w:rFonts w:ascii="Tw Cen MT" w:eastAsia="Times New Roman" w:hAnsi="Tw Cen MT" w:cstheme="majorBidi"/>
      <w:color w:val="000000" w:themeColor="text1"/>
      <w:sz w:val="28"/>
      <w:szCs w:val="30"/>
      <w:lang w:val="sk-SK" w:eastAsia="sk-SK"/>
    </w:rPr>
  </w:style>
  <w:style w:type="character" w:customStyle="1" w:styleId="Chapter3Char">
    <w:name w:val="Chapter 3 Char"/>
    <w:basedOn w:val="PodnadpisChar"/>
    <w:link w:val="Chapter3"/>
    <w:qFormat/>
    <w:rsid w:val="004907CD"/>
    <w:rPr>
      <w:rFonts w:ascii="Tw Cen MT" w:eastAsia="Times New Roman" w:hAnsi="Tw Cen MT" w:cstheme="majorBidi"/>
      <w:b/>
      <w:color w:val="49533D" w:themeColor="text2" w:themeShade="BF"/>
      <w:sz w:val="32"/>
      <w:szCs w:val="30"/>
      <w:lang w:val="sk-SK" w:eastAsia="sk-SK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2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Heading"/>
    <w:next w:val="Rejstk1"/>
  </w:style>
  <w:style w:type="paragraph" w:styleId="Nadpisobsahu">
    <w:name w:val="TOC Heading"/>
    <w:basedOn w:val="Nadpis1"/>
    <w:next w:val="Normln"/>
    <w:uiPriority w:val="99"/>
    <w:unhideWhenUsed/>
    <w:qFormat/>
    <w:pPr>
      <w:numPr>
        <w:numId w:val="0"/>
      </w:num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3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eastAsia="MS ??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eastAsia="MS ??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"/>
    <w:qFormat/>
    <w:pPr>
      <w:keepLines w:val="0"/>
      <w:numPr>
        <w:numId w:val="0"/>
      </w:numPr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6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paragraph" w:customStyle="1" w:styleId="Default">
    <w:name w:val="Default"/>
    <w:uiPriority w:val="99"/>
    <w:qFormat/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7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9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D9D9D9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10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eastAsia="Times New Roman" w:cs="Times New Roman"/>
      <w:sz w:val="22"/>
      <w:szCs w:val="24"/>
    </w:rPr>
  </w:style>
  <w:style w:type="paragraph" w:customStyle="1" w:styleId="nadpis10">
    <w:name w:val="nadpis 1"/>
    <w:basedOn w:val="Nzev"/>
    <w:uiPriority w:val="99"/>
    <w:qFormat/>
    <w:pPr>
      <w:numPr>
        <w:numId w:val="11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2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3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numPr>
        <w:ilvl w:val="0"/>
        <w:numId w:val="0"/>
      </w:numPr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qFormat/>
    <w:pPr>
      <w:keepLines w:val="0"/>
      <w:numPr>
        <w:numId w:val="0"/>
      </w:numPr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1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2"/>
      </w:numPr>
      <w:spacing w:before="240" w:after="240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3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numId w:val="19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4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5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6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7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8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9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0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eastAsia="Times New Roman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paragraph" w:customStyle="1" w:styleId="Chapter1">
    <w:name w:val="Chapter 1"/>
    <w:basedOn w:val="Nadpis1"/>
    <w:next w:val="Normln"/>
    <w:autoRedefine/>
    <w:qFormat/>
    <w:rsid w:val="003362C9"/>
    <w:pPr>
      <w:pageBreakBefore w:val="0"/>
      <w:numPr>
        <w:numId w:val="31"/>
      </w:numPr>
      <w:pBdr>
        <w:bottom w:val="nil"/>
      </w:pBdr>
      <w:spacing w:before="360" w:after="40" w:line="360" w:lineRule="auto"/>
      <w:jc w:val="left"/>
    </w:pPr>
    <w:rPr>
      <w:rFonts w:ascii="Tw Cen MT" w:eastAsiaTheme="majorEastAsia" w:hAnsi="Tw Cen MT" w:cstheme="majorBidi"/>
      <w:caps/>
      <w:color w:val="000000" w:themeColor="text1"/>
      <w:sz w:val="60"/>
      <w:szCs w:val="40"/>
      <w:lang w:eastAsia="sk-SK"/>
    </w:rPr>
  </w:style>
  <w:style w:type="paragraph" w:customStyle="1" w:styleId="Chapter2">
    <w:name w:val="Chapter 2"/>
    <w:basedOn w:val="Podnadpis"/>
    <w:next w:val="Normln"/>
    <w:autoRedefine/>
    <w:qFormat/>
    <w:rsid w:val="003362C9"/>
    <w:pPr>
      <w:numPr>
        <w:ilvl w:val="1"/>
        <w:numId w:val="31"/>
      </w:numPr>
      <w:spacing w:before="0" w:after="120"/>
      <w:outlineLvl w:val="1"/>
    </w:pPr>
    <w:rPr>
      <w:rFonts w:ascii="Tw Cen MT" w:eastAsiaTheme="majorEastAsia" w:hAnsi="Tw Cen MT" w:cstheme="majorBidi"/>
      <w:i w:val="0"/>
      <w:color w:val="auto"/>
      <w:sz w:val="44"/>
      <w:lang w:eastAsia="sk-SK"/>
    </w:rPr>
  </w:style>
  <w:style w:type="paragraph" w:customStyle="1" w:styleId="Chapter3">
    <w:name w:val="Chapter 3"/>
    <w:basedOn w:val="Podnadpis"/>
    <w:next w:val="Normln"/>
    <w:link w:val="Chapter3Char"/>
    <w:autoRedefine/>
    <w:qFormat/>
    <w:rsid w:val="003362C9"/>
    <w:pPr>
      <w:numPr>
        <w:ilvl w:val="2"/>
        <w:numId w:val="31"/>
      </w:numPr>
      <w:spacing w:before="0" w:after="120"/>
      <w:outlineLvl w:val="2"/>
    </w:pPr>
    <w:rPr>
      <w:rFonts w:ascii="Tw Cen MT" w:eastAsia="Times New Roman" w:hAnsi="Tw Cen MT" w:cstheme="majorBidi"/>
      <w:i w:val="0"/>
      <w:color w:val="49533D" w:themeColor="text2" w:themeShade="BF"/>
      <w:sz w:val="32"/>
      <w:lang w:val="sk-SK" w:eastAsia="sk-SK"/>
    </w:rPr>
  </w:style>
  <w:style w:type="paragraph" w:customStyle="1" w:styleId="Chapter4">
    <w:name w:val="Chapter 4"/>
    <w:basedOn w:val="Chapter3"/>
    <w:next w:val="Normln"/>
    <w:link w:val="Chapter4Char"/>
    <w:qFormat/>
    <w:rsid w:val="003362C9"/>
    <w:pPr>
      <w:outlineLvl w:val="3"/>
    </w:pPr>
    <w:rPr>
      <w:b w:val="0"/>
      <w:color w:val="000000" w:themeColor="text1"/>
      <w:sz w:val="28"/>
    </w:rPr>
  </w:style>
  <w:style w:type="paragraph" w:customStyle="1" w:styleId="Chapter5">
    <w:name w:val="Chapter 5"/>
    <w:basedOn w:val="Chapter4"/>
    <w:link w:val="Chapter5Char"/>
    <w:qFormat/>
    <w:rsid w:val="003362C9"/>
    <w:pPr>
      <w:tabs>
        <w:tab w:val="left" w:pos="3600"/>
      </w:tabs>
      <w:ind w:left="3600" w:hanging="360"/>
      <w:outlineLvl w:val="4"/>
    </w:pPr>
    <w:rPr>
      <w:lang w:val="cs-CZ"/>
    </w:rPr>
  </w:style>
  <w:style w:type="paragraph" w:customStyle="1" w:styleId="Normlnweb1">
    <w:name w:val="Normální (web)1"/>
    <w:unhideWhenUsed/>
    <w:qFormat/>
    <w:rsid w:val="00522A5E"/>
    <w:pPr>
      <w:spacing w:beforeAutospacing="1" w:afterAutospacing="1"/>
    </w:pPr>
    <w:rPr>
      <w:rFonts w:eastAsiaTheme="minorHAnsi"/>
      <w:sz w:val="22"/>
      <w:szCs w:val="22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CC" w:fill="FBE5CC"/>
      </w:tcPr>
    </w:tblStylePr>
    <w:tblStylePr w:type="band1Horz">
      <w:rPr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BE5CC" w:fill="FBE5CC"/>
      </w:tcPr>
    </w:tblStylePr>
    <w:tblStylePr w:type="band1Horz">
      <w:rPr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6CE" w:fill="FBE6CE"/>
      </w:tcPr>
    </w:tblStylePr>
    <w:tblStylePr w:type="band1Horz">
      <w:rPr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FC1" w:fill="FADFC1"/>
      </w:tcPr>
    </w:tblStylePr>
    <w:tblStylePr w:type="band1Horz">
      <w:rPr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2D3C6" w:fill="F2D3C6"/>
      </w:tcPr>
    </w:tblStylePr>
    <w:tblStylePr w:type="band1Horz">
      <w:rPr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D2CA" w:fill="E5D2CA"/>
      </w:tcPr>
    </w:tblStylePr>
    <w:tblStylePr w:type="band1Horz">
      <w:rPr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6E0D3" w:fill="E6E0D3"/>
      </w:tcPr>
    </w:tblStylePr>
    <w:tblStylePr w:type="band1Horz">
      <w:rPr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EEDF" w:fill="EFEEDF"/>
      </w:tcPr>
    </w:tblStylePr>
    <w:tblStylePr w:type="band1Horz">
      <w:rPr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3E7E0" w:fill="E3E7E0"/>
      </w:tcPr>
    </w:tblStylePr>
    <w:tblStylePr w:type="band1Horz">
      <w:rPr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FC1" w:fill="FADFC1"/>
      </w:tcPr>
    </w:tblStylePr>
    <w:tblStylePr w:type="band1Horz">
      <w:rPr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3C6" w:fill="F2D3C6"/>
      </w:tcPr>
    </w:tblStylePr>
    <w:tblStylePr w:type="band1Horz">
      <w:rPr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2CA" w:fill="E5D2CA"/>
      </w:tcPr>
    </w:tblStylePr>
    <w:tblStylePr w:type="band1Horz">
      <w:rPr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6E0D3" w:fill="E6E0D3"/>
      </w:tcPr>
    </w:tblStylePr>
    <w:tblStylePr w:type="band1Horz">
      <w:rPr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EEDF" w:fill="EFEEDF"/>
      </w:tcPr>
    </w:tblStylePr>
    <w:tblStylePr w:type="band1Horz">
      <w:rPr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3E7E0" w:fill="E3E7E0"/>
      </w:tcPr>
    </w:tblStylePr>
    <w:tblStylePr w:type="band1Horz">
      <w:rPr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D582C" w:themeColor="accent2"/>
        </w:tcBorders>
        <w:shd w:val="clear" w:color="FFFFFF" w:fill="FFFFFF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BD582C" w:themeColor="accent2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/>
        </w:tcBorders>
        <w:shd w:val="clear" w:color="FFFFFF" w:fill="FFFFFF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8357" w:themeColor="accent4"/>
        </w:tcBorders>
        <w:shd w:val="clear" w:color="FFFFFF" w:fill="FFFFFF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B8357" w:themeColor="accent4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BC80" w:themeColor="accent5"/>
        </w:tcBorders>
        <w:shd w:val="clear" w:color="FFFFFF" w:fill="FFFFFF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2BC80" w:themeColor="accent5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A088" w:themeColor="accent6"/>
        </w:tcBorders>
        <w:shd w:val="clear" w:color="FFFFFF" w:fill="FFFFFF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94A088" w:themeColor="accent6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D8D1E" w:fill="ED8D1E"/>
      </w:tcPr>
    </w:tblStylePr>
    <w:tblStylePr w:type="lastRow">
      <w:rPr>
        <w:color w:val="F2F2F2"/>
        <w:sz w:val="22"/>
      </w:rPr>
      <w:tblPr/>
      <w:tcPr>
        <w:shd w:val="clear" w:color="ED8D1E" w:fill="ED8D1E"/>
      </w:tcPr>
    </w:tblStylePr>
    <w:tblStylePr w:type="firstCol">
      <w:rPr>
        <w:color w:val="F2F2F2"/>
        <w:sz w:val="22"/>
      </w:rPr>
      <w:tblPr/>
      <w:tcPr>
        <w:shd w:val="clear" w:color="ED8D1E" w:fill="ED8D1E"/>
      </w:tcPr>
    </w:tblStylePr>
    <w:tblStylePr w:type="lastCol">
      <w:rPr>
        <w:color w:val="F2F2F2"/>
        <w:sz w:val="22"/>
      </w:rPr>
      <w:tblPr/>
      <w:tcPr>
        <w:shd w:val="clear" w:color="ED8D1E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09879" w:fill="E09879"/>
      </w:tcPr>
    </w:tblStylePr>
    <w:tblStylePr w:type="lastRow">
      <w:rPr>
        <w:color w:val="F2F2F2"/>
        <w:sz w:val="22"/>
      </w:rPr>
      <w:tblPr/>
      <w:tcPr>
        <w:shd w:val="clear" w:color="E09879" w:fill="E09879"/>
      </w:tcPr>
    </w:tblStylePr>
    <w:tblStylePr w:type="firstCol">
      <w:rPr>
        <w:color w:val="F2F2F2"/>
        <w:sz w:val="22"/>
      </w:rPr>
      <w:tblPr/>
      <w:tcPr>
        <w:shd w:val="clear" w:color="E09879" w:fill="E09879"/>
      </w:tcPr>
    </w:tblStylePr>
    <w:tblStylePr w:type="lastCol">
      <w:rPr>
        <w:color w:val="F2F2F2"/>
        <w:sz w:val="22"/>
      </w:rPr>
      <w:tblPr/>
      <w:tcPr>
        <w:shd w:val="clear" w:color="E09879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865640" w:fill="865640"/>
      </w:tcPr>
    </w:tblStylePr>
    <w:tblStylePr w:type="lastRow">
      <w:rPr>
        <w:color w:val="F2F2F2"/>
        <w:sz w:val="22"/>
      </w:rPr>
      <w:tblPr/>
      <w:tcPr>
        <w:shd w:val="clear" w:color="865640" w:fill="865640"/>
      </w:tcPr>
    </w:tblStylePr>
    <w:tblStylePr w:type="firstCol">
      <w:rPr>
        <w:color w:val="F2F2F2"/>
        <w:sz w:val="22"/>
      </w:rPr>
      <w:tblPr/>
      <w:tcPr>
        <w:shd w:val="clear" w:color="865640" w:fill="865640"/>
      </w:tcPr>
    </w:tblStylePr>
    <w:tblStylePr w:type="lastCol">
      <w:rPr>
        <w:color w:val="F2F2F2"/>
        <w:sz w:val="22"/>
      </w:rPr>
      <w:tblPr/>
      <w:tcPr>
        <w:shd w:val="clear" w:color="865640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4B497" w:fill="C4B497"/>
      </w:tcPr>
    </w:tblStylePr>
    <w:tblStylePr w:type="lastRow">
      <w:rPr>
        <w:color w:val="F2F2F2"/>
        <w:sz w:val="22"/>
      </w:rPr>
      <w:tblPr/>
      <w:tcPr>
        <w:shd w:val="clear" w:color="C4B497" w:fill="C4B497"/>
      </w:tcPr>
    </w:tblStylePr>
    <w:tblStylePr w:type="firstCol">
      <w:rPr>
        <w:color w:val="F2F2F2"/>
        <w:sz w:val="22"/>
      </w:rPr>
      <w:tblPr/>
      <w:tcPr>
        <w:shd w:val="clear" w:color="C4B497" w:fill="C4B497"/>
      </w:tcPr>
    </w:tblStylePr>
    <w:tblStylePr w:type="lastCol">
      <w:rPr>
        <w:color w:val="F2F2F2"/>
        <w:sz w:val="22"/>
      </w:rPr>
      <w:tblPr/>
      <w:tcPr>
        <w:shd w:val="clear" w:color="C4B497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2BC80" w:fill="C2BC80"/>
      </w:tcPr>
    </w:tblStylePr>
    <w:tblStylePr w:type="lastRow">
      <w:rPr>
        <w:color w:val="F2F2F2"/>
        <w:sz w:val="22"/>
      </w:rPr>
      <w:tblPr/>
      <w:tcPr>
        <w:shd w:val="clear" w:color="C2BC80" w:fill="C2BC80"/>
      </w:tcPr>
    </w:tblStylePr>
    <w:tblStylePr w:type="firstCol">
      <w:rPr>
        <w:color w:val="F2F2F2"/>
        <w:sz w:val="22"/>
      </w:rPr>
      <w:tblPr/>
      <w:tcPr>
        <w:shd w:val="clear" w:color="C2BC80" w:fill="C2BC80"/>
      </w:tcPr>
    </w:tblStylePr>
    <w:tblStylePr w:type="lastCol">
      <w:rPr>
        <w:color w:val="F2F2F2"/>
        <w:sz w:val="22"/>
      </w:rPr>
      <w:tblPr/>
      <w:tcPr>
        <w:shd w:val="clear" w:color="C2BC80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4A088" w:fill="94A088"/>
      </w:tcPr>
    </w:tblStylePr>
    <w:tblStylePr w:type="lastRow">
      <w:rPr>
        <w:color w:val="F2F2F2"/>
        <w:sz w:val="22"/>
      </w:rPr>
      <w:tblPr/>
      <w:tcPr>
        <w:shd w:val="clear" w:color="94A088" w:fill="94A088"/>
      </w:tcPr>
    </w:tblStylePr>
    <w:tblStylePr w:type="firstCol">
      <w:rPr>
        <w:color w:val="F2F2F2"/>
        <w:sz w:val="22"/>
      </w:rPr>
      <w:tblPr/>
      <w:tcPr>
        <w:shd w:val="clear" w:color="94A088" w:fill="94A088"/>
      </w:tcPr>
    </w:tblStylePr>
    <w:tblStylePr w:type="lastCol">
      <w:rPr>
        <w:color w:val="F2F2F2"/>
        <w:sz w:val="22"/>
      </w:rPr>
      <w:tblPr/>
      <w:tcPr>
        <w:shd w:val="clear" w:color="94A088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ED8D1E" w:fill="ED8D1E"/>
      </w:tcPr>
    </w:tblStylePr>
    <w:tblStylePr w:type="lastRow">
      <w:rPr>
        <w:color w:val="F2F2F2"/>
        <w:sz w:val="22"/>
      </w:rPr>
      <w:tblPr/>
      <w:tcPr>
        <w:shd w:val="clear" w:color="ED8D1E" w:fill="ED8D1E"/>
      </w:tcPr>
    </w:tblStylePr>
    <w:tblStylePr w:type="firstCol">
      <w:rPr>
        <w:color w:val="F2F2F2"/>
        <w:sz w:val="22"/>
      </w:rPr>
      <w:tblPr/>
      <w:tcPr>
        <w:shd w:val="clear" w:color="ED8D1E" w:fill="ED8D1E"/>
      </w:tcPr>
    </w:tblStylePr>
    <w:tblStylePr w:type="lastCol">
      <w:rPr>
        <w:color w:val="F2F2F2"/>
        <w:sz w:val="22"/>
      </w:rPr>
      <w:tblPr/>
      <w:tcPr>
        <w:shd w:val="clear" w:color="ED8D1E" w:fill="ED8D1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E09879" w:fill="E09879"/>
      </w:tcPr>
    </w:tblStylePr>
    <w:tblStylePr w:type="lastRow">
      <w:rPr>
        <w:color w:val="F2F2F2"/>
        <w:sz w:val="22"/>
      </w:rPr>
      <w:tblPr/>
      <w:tcPr>
        <w:shd w:val="clear" w:color="E09879" w:fill="E09879"/>
      </w:tcPr>
    </w:tblStylePr>
    <w:tblStylePr w:type="firstCol">
      <w:rPr>
        <w:color w:val="F2F2F2"/>
        <w:sz w:val="22"/>
      </w:rPr>
      <w:tblPr/>
      <w:tcPr>
        <w:shd w:val="clear" w:color="E09879" w:fill="E09879"/>
      </w:tcPr>
    </w:tblStylePr>
    <w:tblStylePr w:type="lastCol">
      <w:rPr>
        <w:color w:val="F2F2F2"/>
        <w:sz w:val="22"/>
      </w:rPr>
      <w:tblPr/>
      <w:tcPr>
        <w:shd w:val="clear" w:color="E09879" w:fill="E0987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865640" w:fill="865640"/>
      </w:tcPr>
    </w:tblStylePr>
    <w:tblStylePr w:type="lastRow">
      <w:rPr>
        <w:color w:val="F2F2F2"/>
        <w:sz w:val="22"/>
      </w:rPr>
      <w:tblPr/>
      <w:tcPr>
        <w:shd w:val="clear" w:color="865640" w:fill="865640"/>
      </w:tcPr>
    </w:tblStylePr>
    <w:tblStylePr w:type="firstCol">
      <w:rPr>
        <w:color w:val="F2F2F2"/>
        <w:sz w:val="22"/>
      </w:rPr>
      <w:tblPr/>
      <w:tcPr>
        <w:shd w:val="clear" w:color="865640" w:fill="865640"/>
      </w:tcPr>
    </w:tblStylePr>
    <w:tblStylePr w:type="lastCol">
      <w:rPr>
        <w:color w:val="F2F2F2"/>
        <w:sz w:val="22"/>
      </w:rPr>
      <w:tblPr/>
      <w:tcPr>
        <w:shd w:val="clear" w:color="865640" w:fill="86564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C4B497" w:fill="C4B497"/>
      </w:tcPr>
    </w:tblStylePr>
    <w:tblStylePr w:type="lastRow">
      <w:rPr>
        <w:color w:val="F2F2F2"/>
        <w:sz w:val="22"/>
      </w:rPr>
      <w:tblPr/>
      <w:tcPr>
        <w:shd w:val="clear" w:color="C4B497" w:fill="C4B497"/>
      </w:tcPr>
    </w:tblStylePr>
    <w:tblStylePr w:type="firstCol">
      <w:rPr>
        <w:color w:val="F2F2F2"/>
        <w:sz w:val="22"/>
      </w:rPr>
      <w:tblPr/>
      <w:tcPr>
        <w:shd w:val="clear" w:color="C4B497" w:fill="C4B497"/>
      </w:tcPr>
    </w:tblStylePr>
    <w:tblStylePr w:type="lastCol">
      <w:rPr>
        <w:color w:val="F2F2F2"/>
        <w:sz w:val="22"/>
      </w:rPr>
      <w:tblPr/>
      <w:tcPr>
        <w:shd w:val="clear" w:color="C4B497" w:fill="C4B4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C2BC80" w:fill="C2BC80"/>
      </w:tcPr>
    </w:tblStylePr>
    <w:tblStylePr w:type="lastRow">
      <w:rPr>
        <w:color w:val="F2F2F2"/>
        <w:sz w:val="22"/>
      </w:rPr>
      <w:tblPr/>
      <w:tcPr>
        <w:shd w:val="clear" w:color="C2BC80" w:fill="C2BC80"/>
      </w:tcPr>
    </w:tblStylePr>
    <w:tblStylePr w:type="firstCol">
      <w:rPr>
        <w:color w:val="F2F2F2"/>
        <w:sz w:val="22"/>
      </w:rPr>
      <w:tblPr/>
      <w:tcPr>
        <w:shd w:val="clear" w:color="C2BC80" w:fill="C2BC80"/>
      </w:tcPr>
    </w:tblStylePr>
    <w:tblStylePr w:type="lastCol">
      <w:rPr>
        <w:color w:val="F2F2F2"/>
        <w:sz w:val="22"/>
      </w:rPr>
      <w:tblPr/>
      <w:tcPr>
        <w:shd w:val="clear" w:color="C2BC80" w:fill="C2BC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94A088" w:fill="94A088"/>
      </w:tcPr>
    </w:tblStylePr>
    <w:tblStylePr w:type="lastRow">
      <w:rPr>
        <w:color w:val="F2F2F2"/>
        <w:sz w:val="22"/>
      </w:rPr>
      <w:tblPr/>
      <w:tcPr>
        <w:shd w:val="clear" w:color="94A088" w:fill="94A088"/>
      </w:tcPr>
    </w:tblStylePr>
    <w:tblStylePr w:type="firstCol">
      <w:rPr>
        <w:color w:val="F2F2F2"/>
        <w:sz w:val="22"/>
      </w:rPr>
      <w:tblPr/>
      <w:tcPr>
        <w:shd w:val="clear" w:color="94A088" w:fill="94A088"/>
      </w:tcPr>
    </w:tblStylePr>
    <w:tblStylePr w:type="lastCol">
      <w:rPr>
        <w:color w:val="F2F2F2"/>
        <w:sz w:val="22"/>
      </w:rPr>
      <w:tblPr/>
      <w:tcPr>
        <w:shd w:val="clear" w:color="94A088" w:fill="94A088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H w:val="none" w:sz="4" w:space="0" w:color="000000"/>
          <w:insideV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  <w:insideV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tcBorders>
          <w:insideH w:val="single" w:sz="6" w:space="0" w:color="865640" w:themeColor="accent3"/>
          <w:insideV w:val="single" w:sz="6" w:space="0" w:color="865640" w:themeColor="accent3"/>
        </w:tcBorders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  <w:insideH w:val="none" w:sz="4" w:space="0" w:color="000000"/>
          <w:insideV w:val="none" w:sz="4" w:space="0" w:color="000000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  <w:insideH w:val="none" w:sz="4" w:space="0" w:color="000000"/>
          <w:insideV w:val="none" w:sz="4" w:space="0" w:color="000000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3C1-93FE-4145-B865-3F30AB37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1356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2025-01-20T14:01:00Z</dcterms:created>
  <dcterms:modified xsi:type="dcterms:W3CDTF">2025-10-08T14:12:00Z</dcterms:modified>
  <dc:language/>
</cp:coreProperties>
</file>